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F627" w14:textId="77777777" w:rsidR="00AB3915" w:rsidRPr="006240A8" w:rsidRDefault="00AB3915" w:rsidP="00E56770">
      <w:pPr>
        <w:jc w:val="center"/>
        <w:rPr>
          <w:sz w:val="32"/>
          <w:szCs w:val="32"/>
        </w:rPr>
      </w:pP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0A93DDCF" w14:textId="004C612D" w:rsidR="00AB3915" w:rsidRPr="006240A8" w:rsidRDefault="00AB3915" w:rsidP="00E56770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 w:rsidR="00E0447F">
        <w:rPr>
          <w:b/>
          <w:sz w:val="32"/>
          <w:szCs w:val="32"/>
        </w:rPr>
        <w:t>202</w:t>
      </w:r>
      <w:ins w:id="0" w:author="Author">
        <w:r w:rsidR="00AD3534">
          <w:rPr>
            <w:b/>
            <w:sz w:val="32"/>
            <w:szCs w:val="32"/>
          </w:rPr>
          <w:t>3</w:t>
        </w:r>
      </w:ins>
      <w:del w:id="1" w:author="Author">
        <w:r w:rsidR="00AD3534" w:rsidDel="00AD3534">
          <w:rPr>
            <w:b/>
            <w:sz w:val="32"/>
            <w:szCs w:val="32"/>
          </w:rPr>
          <w:delText>2</w:delText>
        </w:r>
      </w:del>
      <w:r w:rsidR="00DE380C">
        <w:rPr>
          <w:b/>
          <w:sz w:val="32"/>
          <w:szCs w:val="32"/>
        </w:rPr>
        <w:t>-11</w:t>
      </w:r>
    </w:p>
    <w:p w14:paraId="62A23451" w14:textId="77777777" w:rsidR="00F35D40" w:rsidRDefault="0047082D" w:rsidP="00E56770">
      <w:pPr>
        <w:jc w:val="center"/>
        <w:rPr>
          <w:rFonts w:cs="Cambria"/>
          <w:b/>
          <w:bCs/>
          <w:sz w:val="32"/>
          <w:szCs w:val="32"/>
        </w:rPr>
      </w:pPr>
      <w:r w:rsidRPr="005D35F8">
        <w:rPr>
          <w:b/>
          <w:sz w:val="32"/>
          <w:szCs w:val="32"/>
        </w:rPr>
        <w:t xml:space="preserve">Urging </w:t>
      </w:r>
      <w:r w:rsidR="00E72CA1">
        <w:rPr>
          <w:b/>
          <w:sz w:val="32"/>
          <w:szCs w:val="32"/>
        </w:rPr>
        <w:t>Consideration of</w:t>
      </w:r>
      <w:r w:rsidR="00992964">
        <w:rPr>
          <w:b/>
          <w:sz w:val="32"/>
          <w:szCs w:val="32"/>
        </w:rPr>
        <w:t xml:space="preserve"> </w:t>
      </w:r>
      <w:r w:rsidRPr="005D35F8">
        <w:rPr>
          <w:rFonts w:cs="Cambria"/>
          <w:b/>
          <w:bCs/>
          <w:sz w:val="32"/>
          <w:szCs w:val="32"/>
        </w:rPr>
        <w:t>Economic Impacts o</w:t>
      </w:r>
      <w:r w:rsidR="005B5F10">
        <w:rPr>
          <w:b/>
          <w:sz w:val="32"/>
          <w:szCs w:val="32"/>
        </w:rPr>
        <w:t xml:space="preserve">f </w:t>
      </w:r>
      <w:r w:rsidR="005B5F10">
        <w:rPr>
          <w:rFonts w:cs="Cambria"/>
          <w:b/>
          <w:bCs/>
          <w:sz w:val="32"/>
          <w:szCs w:val="32"/>
        </w:rPr>
        <w:t xml:space="preserve">the </w:t>
      </w:r>
    </w:p>
    <w:p w14:paraId="531B8CB1" w14:textId="03BDE82A" w:rsidR="00AB3915" w:rsidRPr="005D35F8" w:rsidRDefault="005B5F10" w:rsidP="00E56770">
      <w:pPr>
        <w:jc w:val="center"/>
        <w:rPr>
          <w:b/>
          <w:sz w:val="32"/>
          <w:szCs w:val="32"/>
        </w:rPr>
      </w:pPr>
      <w:r>
        <w:rPr>
          <w:rFonts w:cs="Cambria"/>
          <w:b/>
          <w:bCs/>
          <w:sz w:val="32"/>
          <w:szCs w:val="32"/>
        </w:rPr>
        <w:t>Endangered Species Act</w:t>
      </w:r>
    </w:p>
    <w:p w14:paraId="62F15012" w14:textId="56920819" w:rsidR="0047082D" w:rsidRDefault="0047082D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3B4D7D7A" w14:textId="77777777" w:rsidR="00990820" w:rsidRDefault="00990820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5E99A059" w14:textId="77777777" w:rsidR="00AB3915" w:rsidRPr="00D2442B" w:rsidRDefault="00AB3915" w:rsidP="00AB3915">
      <w:pPr>
        <w:rPr>
          <w:rFonts w:eastAsia="Times New Roman"/>
          <w:sz w:val="24"/>
          <w:szCs w:val="24"/>
          <w:lang w:val="en"/>
        </w:rPr>
      </w:pPr>
      <w:r w:rsidRPr="00D2442B">
        <w:rPr>
          <w:rFonts w:eastAsia="Times New Roman"/>
          <w:b/>
          <w:bCs/>
          <w:sz w:val="24"/>
          <w:szCs w:val="24"/>
          <w:lang w:val="en"/>
        </w:rPr>
        <w:t>Background</w:t>
      </w:r>
    </w:p>
    <w:p w14:paraId="46A9600E" w14:textId="77777777" w:rsidR="00AB3915" w:rsidRPr="00D57813" w:rsidRDefault="00AB3915" w:rsidP="00AB3915">
      <w:pPr>
        <w:rPr>
          <w:rFonts w:eastAsia="Times New Roman"/>
          <w:sz w:val="24"/>
          <w:szCs w:val="24"/>
          <w:lang w:val="en"/>
        </w:rPr>
      </w:pPr>
    </w:p>
    <w:p w14:paraId="6AD6DE3D" w14:textId="6DA660F7" w:rsidR="00C47D3D" w:rsidRDefault="00DC77E5" w:rsidP="00F35D40">
      <w:pPr>
        <w:spacing w:line="276" w:lineRule="auto"/>
        <w:rPr>
          <w:rFonts w:eastAsia="Times New Roman" w:cs="Calibri"/>
          <w:sz w:val="24"/>
          <w:szCs w:val="24"/>
        </w:rPr>
      </w:pPr>
      <w:r w:rsidRPr="00423CA0">
        <w:rPr>
          <w:rFonts w:eastAsia="Times New Roman" w:cs="Calibri"/>
          <w:sz w:val="24"/>
          <w:szCs w:val="24"/>
        </w:rPr>
        <w:t>The Endangered Species Act (ESA)</w:t>
      </w:r>
      <w:r w:rsidR="00423CA0" w:rsidRPr="00423CA0">
        <w:rPr>
          <w:rFonts w:eastAsia="Times New Roman" w:cs="Calibri"/>
          <w:sz w:val="24"/>
          <w:szCs w:val="24"/>
        </w:rPr>
        <w:t xml:space="preserve"> </w:t>
      </w:r>
      <w:r w:rsidR="005576AE">
        <w:rPr>
          <w:rFonts w:eastAsia="Times New Roman" w:cs="Calibri"/>
          <w:sz w:val="24"/>
          <w:szCs w:val="24"/>
        </w:rPr>
        <w:t xml:space="preserve">was enacted by Congress in 1973 as a law intended to protect </w:t>
      </w:r>
      <w:r w:rsidR="00C25673">
        <w:rPr>
          <w:rFonts w:eastAsia="Times New Roman" w:cs="Calibri"/>
          <w:sz w:val="24"/>
          <w:szCs w:val="24"/>
        </w:rPr>
        <w:t xml:space="preserve">fish, wildlife and plant </w:t>
      </w:r>
      <w:r w:rsidR="005576AE">
        <w:rPr>
          <w:rFonts w:eastAsia="Times New Roman" w:cs="Calibri"/>
          <w:sz w:val="24"/>
          <w:szCs w:val="24"/>
        </w:rPr>
        <w:t xml:space="preserve">species from extinction. The ESA is administered by the U.S. Fish and Wildlife Service within the Department of Interior and the National Marine Fisheries Service within the Department of Commerce.  </w:t>
      </w:r>
      <w:r w:rsidR="00C47D3D">
        <w:rPr>
          <w:rFonts w:eastAsia="Times New Roman" w:cs="Calibri"/>
          <w:sz w:val="24"/>
          <w:szCs w:val="24"/>
        </w:rPr>
        <w:t xml:space="preserve">Plant and animal species </w:t>
      </w:r>
      <w:r w:rsidR="00C25673">
        <w:rPr>
          <w:rFonts w:eastAsia="Times New Roman" w:cs="Calibri"/>
          <w:sz w:val="24"/>
          <w:szCs w:val="24"/>
        </w:rPr>
        <w:t xml:space="preserve">protected </w:t>
      </w:r>
      <w:r w:rsidR="00C47D3D">
        <w:rPr>
          <w:rFonts w:eastAsia="Times New Roman" w:cs="Calibri"/>
          <w:sz w:val="24"/>
          <w:szCs w:val="24"/>
        </w:rPr>
        <w:t xml:space="preserve">under the ESA are categorized as either “endangered” or “threatened” based on risk of extinction. </w:t>
      </w:r>
    </w:p>
    <w:p w14:paraId="5018AC3E" w14:textId="77777777" w:rsidR="00C47D3D" w:rsidRDefault="00C47D3D" w:rsidP="00F35D40">
      <w:pPr>
        <w:spacing w:line="276" w:lineRule="auto"/>
        <w:rPr>
          <w:rFonts w:eastAsia="Times New Roman" w:cs="Calibri"/>
          <w:sz w:val="24"/>
          <w:szCs w:val="24"/>
        </w:rPr>
      </w:pPr>
    </w:p>
    <w:p w14:paraId="5D949785" w14:textId="0817F4B5" w:rsidR="005B5F10" w:rsidRDefault="005576AE" w:rsidP="00F35D40">
      <w:pPr>
        <w:spacing w:line="276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The ESA </w:t>
      </w:r>
      <w:r w:rsidR="00423CA0" w:rsidRPr="00423CA0">
        <w:rPr>
          <w:rFonts w:eastAsia="Times New Roman" w:cs="Calibri"/>
          <w:sz w:val="24"/>
          <w:szCs w:val="24"/>
        </w:rPr>
        <w:t>expired in 1992</w:t>
      </w:r>
      <w:r w:rsidR="00DC77E5" w:rsidRPr="00423CA0">
        <w:rPr>
          <w:rFonts w:eastAsia="Times New Roman" w:cs="Calibri"/>
          <w:sz w:val="24"/>
          <w:szCs w:val="24"/>
        </w:rPr>
        <w:t xml:space="preserve">, </w:t>
      </w:r>
      <w:r w:rsidR="00C47D3D">
        <w:rPr>
          <w:rFonts w:eastAsia="Times New Roman" w:cs="Calibri"/>
          <w:sz w:val="24"/>
          <w:szCs w:val="24"/>
        </w:rPr>
        <w:t xml:space="preserve">but </w:t>
      </w:r>
      <w:r w:rsidR="006B12BE">
        <w:rPr>
          <w:rFonts w:eastAsia="Times New Roman" w:cs="Calibri"/>
          <w:sz w:val="24"/>
          <w:szCs w:val="24"/>
        </w:rPr>
        <w:t xml:space="preserve">Congress has </w:t>
      </w:r>
      <w:r w:rsidR="00C47D3D">
        <w:rPr>
          <w:rFonts w:eastAsia="Times New Roman" w:cs="Calibri"/>
          <w:sz w:val="24"/>
          <w:szCs w:val="24"/>
        </w:rPr>
        <w:t xml:space="preserve">continued implementation of </w:t>
      </w:r>
      <w:r w:rsidR="00DC77E5" w:rsidRPr="00423CA0">
        <w:rPr>
          <w:rFonts w:eastAsia="Times New Roman" w:cs="Calibri"/>
          <w:sz w:val="24"/>
          <w:szCs w:val="24"/>
        </w:rPr>
        <w:t xml:space="preserve">its principles </w:t>
      </w:r>
      <w:r w:rsidR="00423CA0" w:rsidRPr="00423CA0">
        <w:rPr>
          <w:rFonts w:eastAsia="Times New Roman" w:cs="Calibri"/>
          <w:sz w:val="24"/>
          <w:szCs w:val="24"/>
        </w:rPr>
        <w:t xml:space="preserve">through annual legislative </w:t>
      </w:r>
      <w:r w:rsidR="00A02131" w:rsidRPr="00423CA0">
        <w:rPr>
          <w:rFonts w:eastAsia="Times New Roman" w:cs="Calibri"/>
          <w:sz w:val="24"/>
          <w:szCs w:val="24"/>
        </w:rPr>
        <w:t>appropriations</w:t>
      </w:r>
      <w:r w:rsidR="00A02131">
        <w:rPr>
          <w:rFonts w:eastAsia="Times New Roman" w:cs="Calibri"/>
          <w:sz w:val="24"/>
          <w:szCs w:val="24"/>
        </w:rPr>
        <w:t>.</w:t>
      </w:r>
      <w:r w:rsidR="006B12BE">
        <w:rPr>
          <w:rFonts w:eastAsia="Times New Roman" w:cs="Calibri"/>
          <w:sz w:val="24"/>
          <w:szCs w:val="24"/>
        </w:rPr>
        <w:t xml:space="preserve"> The</w:t>
      </w:r>
      <w:r w:rsidR="00C25673">
        <w:rPr>
          <w:rFonts w:eastAsia="Times New Roman" w:cs="Calibri"/>
          <w:sz w:val="24"/>
          <w:szCs w:val="24"/>
        </w:rPr>
        <w:t>re are more than 16</w:t>
      </w:r>
      <w:r w:rsidR="00F52EFB">
        <w:rPr>
          <w:rFonts w:eastAsia="Times New Roman" w:cs="Calibri"/>
          <w:sz w:val="24"/>
          <w:szCs w:val="24"/>
        </w:rPr>
        <w:t>0</w:t>
      </w:r>
      <w:r w:rsidR="00C25673">
        <w:rPr>
          <w:rFonts w:eastAsia="Times New Roman" w:cs="Calibri"/>
          <w:sz w:val="24"/>
          <w:szCs w:val="24"/>
        </w:rPr>
        <w:t xml:space="preserve">0 species listed as threatened or endangered in the United </w:t>
      </w:r>
      <w:r w:rsidR="00A02131">
        <w:rPr>
          <w:rFonts w:eastAsia="Times New Roman" w:cs="Calibri"/>
          <w:sz w:val="24"/>
          <w:szCs w:val="24"/>
        </w:rPr>
        <w:t>States.</w:t>
      </w:r>
      <w:r w:rsidR="005B5F10">
        <w:rPr>
          <w:rFonts w:eastAsia="Times New Roman" w:cs="Calibri"/>
          <w:sz w:val="24"/>
          <w:szCs w:val="24"/>
        </w:rPr>
        <w:t xml:space="preserve"> </w:t>
      </w:r>
    </w:p>
    <w:p w14:paraId="2885B0B8" w14:textId="77777777" w:rsidR="005B5F10" w:rsidRDefault="005B5F10" w:rsidP="00F35D40">
      <w:pPr>
        <w:spacing w:line="276" w:lineRule="auto"/>
        <w:rPr>
          <w:rFonts w:eastAsia="Times New Roman" w:cs="Calibri"/>
          <w:sz w:val="24"/>
          <w:szCs w:val="24"/>
        </w:rPr>
      </w:pPr>
    </w:p>
    <w:p w14:paraId="22FCB78C" w14:textId="665A926D" w:rsidR="00480C03" w:rsidRDefault="00C25673" w:rsidP="00480C03">
      <w:pPr>
        <w:spacing w:line="276" w:lineRule="auto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Implementation of the ESA is important to the </w:t>
      </w:r>
      <w:r w:rsidR="00360916">
        <w:rPr>
          <w:sz w:val="24"/>
          <w:szCs w:val="24"/>
          <w:lang w:val="en"/>
        </w:rPr>
        <w:t xml:space="preserve">electric utility industry </w:t>
      </w:r>
      <w:r>
        <w:rPr>
          <w:sz w:val="24"/>
          <w:szCs w:val="24"/>
          <w:lang w:val="en"/>
        </w:rPr>
        <w:t>when energy production, transmission or distribution impacts animal or plant habitat or the species themselves.  Electric utilities</w:t>
      </w:r>
      <w:r w:rsidR="00917D31">
        <w:rPr>
          <w:sz w:val="24"/>
          <w:szCs w:val="24"/>
          <w:lang w:val="en"/>
        </w:rPr>
        <w:t xml:space="preserve"> </w:t>
      </w:r>
      <w:r w:rsidR="00360916">
        <w:rPr>
          <w:sz w:val="24"/>
          <w:szCs w:val="24"/>
          <w:lang w:val="en"/>
        </w:rPr>
        <w:t xml:space="preserve">must obtain permits, licenses, easements and rights-of-ways in order to serve customers.  </w:t>
      </w:r>
      <w:r w:rsidR="00917D31">
        <w:rPr>
          <w:sz w:val="24"/>
          <w:szCs w:val="24"/>
          <w:lang w:val="en"/>
        </w:rPr>
        <w:t>These actions trigger ESA compliance</w:t>
      </w:r>
      <w:ins w:id="2" w:author="Author">
        <w:r w:rsidR="00AD3534">
          <w:rPr>
            <w:sz w:val="24"/>
            <w:szCs w:val="24"/>
            <w:lang w:val="en"/>
          </w:rPr>
          <w:t>,</w:t>
        </w:r>
      </w:ins>
      <w:r w:rsidR="00917D31">
        <w:rPr>
          <w:sz w:val="24"/>
          <w:szCs w:val="24"/>
          <w:lang w:val="en"/>
        </w:rPr>
        <w:t xml:space="preserve"> wh</w:t>
      </w:r>
      <w:r w:rsidR="001D2C24">
        <w:rPr>
          <w:sz w:val="24"/>
          <w:szCs w:val="24"/>
          <w:lang w:val="en"/>
        </w:rPr>
        <w:t>ich</w:t>
      </w:r>
      <w:r w:rsidR="00917D31">
        <w:rPr>
          <w:sz w:val="24"/>
          <w:szCs w:val="24"/>
          <w:lang w:val="en"/>
        </w:rPr>
        <w:t xml:space="preserve"> can </w:t>
      </w:r>
      <w:r w:rsidR="00A02131">
        <w:rPr>
          <w:sz w:val="24"/>
          <w:szCs w:val="24"/>
          <w:lang w:val="en"/>
        </w:rPr>
        <w:t>delay or</w:t>
      </w:r>
      <w:r w:rsidR="001D2C24">
        <w:rPr>
          <w:sz w:val="24"/>
          <w:szCs w:val="24"/>
          <w:lang w:val="en"/>
        </w:rPr>
        <w:t xml:space="preserve"> </w:t>
      </w:r>
      <w:r w:rsidR="00917D31">
        <w:rPr>
          <w:sz w:val="24"/>
          <w:szCs w:val="24"/>
          <w:lang w:val="en"/>
        </w:rPr>
        <w:t>require revision or denial of the planned activity.</w:t>
      </w:r>
      <w:r w:rsidR="00B4244B">
        <w:rPr>
          <w:sz w:val="24"/>
          <w:szCs w:val="24"/>
          <w:lang w:val="en"/>
        </w:rPr>
        <w:t xml:space="preserve"> </w:t>
      </w:r>
    </w:p>
    <w:p w14:paraId="1A98BF5E" w14:textId="77777777" w:rsidR="00480C03" w:rsidRDefault="00480C03" w:rsidP="00DA7824">
      <w:pPr>
        <w:rPr>
          <w:rFonts w:eastAsia="Times New Roman" w:cs="Arial"/>
          <w:b/>
          <w:bCs/>
          <w:sz w:val="24"/>
          <w:szCs w:val="24"/>
          <w:lang w:val="en"/>
        </w:rPr>
      </w:pPr>
    </w:p>
    <w:p w14:paraId="62CBE024" w14:textId="38226566" w:rsidR="00DA7824" w:rsidRPr="00D57813" w:rsidRDefault="00DA7824" w:rsidP="00DA7824">
      <w:pPr>
        <w:rPr>
          <w:rFonts w:eastAsia="Times New Roman" w:cs="Arial"/>
          <w:b/>
          <w:bCs/>
          <w:sz w:val="24"/>
          <w:szCs w:val="24"/>
          <w:lang w:val="en"/>
        </w:rPr>
      </w:pPr>
      <w:r w:rsidRPr="00D57813">
        <w:rPr>
          <w:rFonts w:eastAsia="Times New Roman" w:cs="Arial"/>
          <w:b/>
          <w:bCs/>
          <w:sz w:val="24"/>
          <w:szCs w:val="24"/>
          <w:lang w:val="en"/>
        </w:rPr>
        <w:t>NWPPA’s Position</w:t>
      </w:r>
    </w:p>
    <w:p w14:paraId="4262AF1A" w14:textId="77777777" w:rsidR="00DA7824" w:rsidRPr="005D35F8" w:rsidRDefault="00DA7824" w:rsidP="00F35D40">
      <w:pPr>
        <w:spacing w:line="276" w:lineRule="auto"/>
        <w:rPr>
          <w:rFonts w:cs="Arial"/>
          <w:color w:val="000000"/>
          <w:w w:val="105"/>
          <w:sz w:val="24"/>
          <w:szCs w:val="24"/>
        </w:rPr>
      </w:pPr>
    </w:p>
    <w:p w14:paraId="5EE4531B" w14:textId="77777777" w:rsidR="00DA7824" w:rsidRPr="00C66543" w:rsidRDefault="00DA7824" w:rsidP="00F35D40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32"/>
          <w:szCs w:val="32"/>
        </w:rPr>
      </w:pPr>
      <w:r w:rsidRPr="00DC77E5">
        <w:rPr>
          <w:rFonts w:eastAsia="Times New Roman" w:cs="Calibri"/>
          <w:sz w:val="24"/>
          <w:szCs w:val="24"/>
        </w:rPr>
        <w:t xml:space="preserve">NWPPA supports the </w:t>
      </w:r>
      <w:r w:rsidR="00960F59">
        <w:rPr>
          <w:rFonts w:eastAsia="Times New Roman" w:cs="Calibri"/>
          <w:sz w:val="24"/>
          <w:szCs w:val="24"/>
        </w:rPr>
        <w:t>ESA</w:t>
      </w:r>
      <w:r w:rsidR="00960F59" w:rsidRPr="00DC77E5">
        <w:rPr>
          <w:rFonts w:eastAsia="Times New Roman" w:cs="Calibri"/>
          <w:sz w:val="24"/>
          <w:szCs w:val="24"/>
        </w:rPr>
        <w:t xml:space="preserve">’s </w:t>
      </w:r>
      <w:r w:rsidRPr="00DC77E5">
        <w:rPr>
          <w:rFonts w:eastAsia="Times New Roman" w:cs="Calibri"/>
          <w:sz w:val="24"/>
          <w:szCs w:val="24"/>
        </w:rPr>
        <w:t>goal of preserving species that are endangered or threatened</w:t>
      </w:r>
      <w:r w:rsidR="00DD662E">
        <w:rPr>
          <w:rFonts w:eastAsia="Times New Roman" w:cs="Calibri"/>
          <w:sz w:val="24"/>
          <w:szCs w:val="24"/>
        </w:rPr>
        <w:t>.</w:t>
      </w:r>
      <w:r w:rsidRPr="00DC77E5">
        <w:rPr>
          <w:rFonts w:eastAsia="Times New Roman" w:cs="Calibri"/>
          <w:sz w:val="24"/>
          <w:szCs w:val="24"/>
        </w:rPr>
        <w:t xml:space="preserve">  </w:t>
      </w:r>
    </w:p>
    <w:p w14:paraId="75E7C16D" w14:textId="466A97BA" w:rsidR="00917D31" w:rsidRDefault="00491920" w:rsidP="00F35D40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 w:rsidRPr="00F35D40">
        <w:rPr>
          <w:rFonts w:cs="Calibri"/>
          <w:sz w:val="24"/>
          <w:szCs w:val="24"/>
        </w:rPr>
        <w:t xml:space="preserve">NWPPA believes </w:t>
      </w:r>
      <w:r w:rsidR="00C25673">
        <w:rPr>
          <w:rFonts w:cs="Calibri"/>
          <w:sz w:val="24"/>
          <w:szCs w:val="24"/>
        </w:rPr>
        <w:t xml:space="preserve">any legislation or administrative rule implementing the ESA should </w:t>
      </w:r>
      <w:r w:rsidR="00917D31">
        <w:rPr>
          <w:rFonts w:cs="Calibri"/>
          <w:sz w:val="24"/>
          <w:szCs w:val="24"/>
        </w:rPr>
        <w:t xml:space="preserve">consider the economic impact on </w:t>
      </w:r>
      <w:r w:rsidR="000E0267">
        <w:rPr>
          <w:rFonts w:cs="Calibri"/>
          <w:sz w:val="24"/>
          <w:szCs w:val="24"/>
        </w:rPr>
        <w:t>electric</w:t>
      </w:r>
      <w:r w:rsidR="00917D31">
        <w:rPr>
          <w:rFonts w:cs="Calibri"/>
          <w:sz w:val="24"/>
          <w:szCs w:val="24"/>
        </w:rPr>
        <w:t xml:space="preserve"> utilities, and t</w:t>
      </w:r>
      <w:r w:rsidR="008F471C">
        <w:rPr>
          <w:rFonts w:cs="Calibri"/>
          <w:sz w:val="24"/>
          <w:szCs w:val="24"/>
        </w:rPr>
        <w:t>he need to</w:t>
      </w:r>
      <w:r w:rsidR="00917D31">
        <w:rPr>
          <w:rFonts w:cs="Calibri"/>
          <w:sz w:val="24"/>
          <w:szCs w:val="24"/>
        </w:rPr>
        <w:t xml:space="preserve"> </w:t>
      </w:r>
      <w:r w:rsidR="008F471C">
        <w:rPr>
          <w:rFonts w:cs="Calibri"/>
          <w:sz w:val="24"/>
          <w:szCs w:val="24"/>
        </w:rPr>
        <w:t>protect</w:t>
      </w:r>
      <w:r w:rsidR="00917D31">
        <w:rPr>
          <w:rFonts w:cs="Calibri"/>
          <w:sz w:val="24"/>
          <w:szCs w:val="24"/>
        </w:rPr>
        <w:t xml:space="preserve"> reliability of the electric system and public safety.</w:t>
      </w:r>
    </w:p>
    <w:p w14:paraId="482AAEDE" w14:textId="2286A804" w:rsidR="00917D31" w:rsidRDefault="00917D31" w:rsidP="00F35D40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NWPPA supports implementation of the ESA in a manner that:</w:t>
      </w:r>
    </w:p>
    <w:p w14:paraId="78552AC4" w14:textId="79FE10C6" w:rsidR="00491920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Adopts v</w:t>
      </w:r>
      <w:r w:rsidR="00491920" w:rsidRPr="00F35D40">
        <w:rPr>
          <w:rFonts w:cs="Calibri"/>
          <w:sz w:val="24"/>
          <w:szCs w:val="24"/>
        </w:rPr>
        <w:t>oluntary conservation efforts</w:t>
      </w:r>
      <w:r w:rsidR="00917D3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and habitat conservation plans that allow for reasonable economic activity </w:t>
      </w:r>
      <w:r w:rsidR="00917D31">
        <w:rPr>
          <w:rFonts w:cs="Calibri"/>
          <w:sz w:val="24"/>
          <w:szCs w:val="24"/>
        </w:rPr>
        <w:t>as</w:t>
      </w:r>
      <w:r w:rsidR="00491920" w:rsidRPr="00F35D40">
        <w:rPr>
          <w:rFonts w:cs="Calibri"/>
          <w:sz w:val="24"/>
          <w:szCs w:val="24"/>
        </w:rPr>
        <w:t xml:space="preserve"> the preferred means of species protection, including safe harbor agreements and “no surprises” provisions</w:t>
      </w:r>
      <w:r w:rsidR="00917D31">
        <w:rPr>
          <w:rFonts w:cs="Calibri"/>
          <w:sz w:val="24"/>
          <w:szCs w:val="24"/>
        </w:rPr>
        <w:t>;</w:t>
      </w:r>
    </w:p>
    <w:p w14:paraId="5612B770" w14:textId="69819777" w:rsidR="008F471C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Adopts </w:t>
      </w:r>
      <w:r w:rsidR="00491920" w:rsidRPr="008F471C">
        <w:rPr>
          <w:rFonts w:cs="Calibri"/>
          <w:sz w:val="24"/>
          <w:szCs w:val="24"/>
        </w:rPr>
        <w:t xml:space="preserve">increased State and Local involvement, including voluntary cooperative management agreements for </w:t>
      </w:r>
      <w:r w:rsidR="006E4E11" w:rsidRPr="008F471C">
        <w:rPr>
          <w:rFonts w:cs="Calibri"/>
          <w:sz w:val="24"/>
          <w:szCs w:val="24"/>
        </w:rPr>
        <w:t>listed species, and improve</w:t>
      </w:r>
      <w:r w:rsidR="00C25F95" w:rsidRPr="008F471C">
        <w:rPr>
          <w:rFonts w:cs="Calibri"/>
          <w:sz w:val="24"/>
          <w:szCs w:val="24"/>
        </w:rPr>
        <w:t>d</w:t>
      </w:r>
      <w:r w:rsidR="006E4E11" w:rsidRPr="008F471C">
        <w:rPr>
          <w:rFonts w:cs="Calibri"/>
          <w:sz w:val="24"/>
          <w:szCs w:val="24"/>
        </w:rPr>
        <w:t xml:space="preserve"> consultation p</w:t>
      </w:r>
      <w:r w:rsidR="00491920" w:rsidRPr="008F471C">
        <w:rPr>
          <w:rFonts w:cs="Calibri"/>
          <w:sz w:val="24"/>
          <w:szCs w:val="24"/>
        </w:rPr>
        <w:t>rocedures</w:t>
      </w:r>
      <w:r w:rsidR="006E4E11" w:rsidRPr="008F471C">
        <w:rPr>
          <w:rFonts w:cs="Calibri"/>
          <w:sz w:val="24"/>
          <w:szCs w:val="24"/>
        </w:rPr>
        <w:t xml:space="preserve"> for state and local efforts</w:t>
      </w:r>
      <w:r>
        <w:rPr>
          <w:rFonts w:cs="Calibri"/>
          <w:sz w:val="24"/>
          <w:szCs w:val="24"/>
        </w:rPr>
        <w:t xml:space="preserve">; </w:t>
      </w:r>
    </w:p>
    <w:p w14:paraId="4A9455C2" w14:textId="74E4F022" w:rsidR="005C0930" w:rsidRDefault="008F471C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Relies on an open and sound decision-making process, including requiring public availability of information as a part of the notice and comment process</w:t>
      </w:r>
      <w:r w:rsidR="005C0930">
        <w:rPr>
          <w:rFonts w:cs="Calibri"/>
          <w:sz w:val="24"/>
          <w:szCs w:val="24"/>
        </w:rPr>
        <w:t xml:space="preserve">; </w:t>
      </w:r>
    </w:p>
    <w:p w14:paraId="6F58A753" w14:textId="77777777" w:rsidR="005C0930" w:rsidRDefault="005C0930" w:rsidP="00917D31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Relies on scientific information that is current, accurate and as thorough as possible; and </w:t>
      </w:r>
    </w:p>
    <w:p w14:paraId="765699FC" w14:textId="0DDD378C" w:rsidR="00491920" w:rsidRPr="008F471C" w:rsidRDefault="00B4244B" w:rsidP="0034665B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Designates critical habitat</w:t>
      </w:r>
      <w:r w:rsidR="001D2C24">
        <w:rPr>
          <w:rFonts w:cs="Calibri"/>
          <w:sz w:val="24"/>
          <w:szCs w:val="24"/>
        </w:rPr>
        <w:t xml:space="preserve"> only</w:t>
      </w:r>
      <w:r>
        <w:rPr>
          <w:rFonts w:cs="Calibri"/>
          <w:sz w:val="24"/>
          <w:szCs w:val="24"/>
        </w:rPr>
        <w:t xml:space="preserve"> where essential physical or biological features for species are found to occur and a designation of critical habitat is essential for the conservation of the species.</w:t>
      </w:r>
    </w:p>
    <w:p w14:paraId="5B98D0B7" w14:textId="77777777" w:rsidR="005C0930" w:rsidRDefault="006E4E11" w:rsidP="008F471C">
      <w:pPr>
        <w:numPr>
          <w:ilvl w:val="0"/>
          <w:numId w:val="21"/>
        </w:numPr>
        <w:spacing w:line="276" w:lineRule="auto"/>
        <w:rPr>
          <w:rFonts w:cs="Calibri"/>
          <w:sz w:val="24"/>
          <w:szCs w:val="24"/>
        </w:rPr>
      </w:pPr>
      <w:r w:rsidRPr="005F0781">
        <w:rPr>
          <w:rFonts w:cs="Calibri"/>
          <w:sz w:val="24"/>
          <w:szCs w:val="24"/>
        </w:rPr>
        <w:t xml:space="preserve">NWPPA </w:t>
      </w:r>
      <w:r w:rsidR="005C0930">
        <w:rPr>
          <w:rFonts w:cs="Calibri"/>
          <w:sz w:val="24"/>
          <w:szCs w:val="24"/>
        </w:rPr>
        <w:t>supports improvements to the ESA that:</w:t>
      </w:r>
    </w:p>
    <w:p w14:paraId="518FF11F" w14:textId="4A87BAD6" w:rsidR="005C0930" w:rsidRDefault="006B1E2E" w:rsidP="005C0930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5F0781">
        <w:rPr>
          <w:rFonts w:cs="Calibri"/>
          <w:sz w:val="24"/>
          <w:szCs w:val="24"/>
        </w:rPr>
        <w:t>larif</w:t>
      </w:r>
      <w:r w:rsidR="003D589E">
        <w:rPr>
          <w:rFonts w:cs="Calibri"/>
          <w:sz w:val="24"/>
          <w:szCs w:val="24"/>
        </w:rPr>
        <w:t>y</w:t>
      </w:r>
      <w:r w:rsidRPr="005F0781">
        <w:rPr>
          <w:rFonts w:cs="Calibri"/>
          <w:sz w:val="24"/>
          <w:szCs w:val="24"/>
        </w:rPr>
        <w:t xml:space="preserve"> the</w:t>
      </w:r>
      <w:r w:rsidR="00491920" w:rsidRPr="005F0781">
        <w:rPr>
          <w:rFonts w:cs="Calibri"/>
          <w:sz w:val="24"/>
          <w:szCs w:val="24"/>
        </w:rPr>
        <w:t xml:space="preserve"> </w:t>
      </w:r>
      <w:r w:rsidR="006E4E11" w:rsidRPr="005F0781">
        <w:rPr>
          <w:rFonts w:cs="Calibri"/>
          <w:sz w:val="24"/>
          <w:szCs w:val="24"/>
        </w:rPr>
        <w:t>scope and a</w:t>
      </w:r>
      <w:r w:rsidR="00491920" w:rsidRPr="005F0781">
        <w:rPr>
          <w:rFonts w:cs="Calibri"/>
          <w:sz w:val="24"/>
          <w:szCs w:val="24"/>
        </w:rPr>
        <w:t>pplication of Section 4(d) Rules</w:t>
      </w:r>
      <w:r w:rsidR="006E4E11" w:rsidRPr="005F0781">
        <w:rPr>
          <w:rFonts w:cs="Calibri"/>
          <w:sz w:val="24"/>
          <w:szCs w:val="24"/>
        </w:rPr>
        <w:t>, including consideration of a species-specific approach</w:t>
      </w:r>
      <w:r w:rsidR="005F0781" w:rsidRPr="005F0781">
        <w:rPr>
          <w:rFonts w:cs="Calibri"/>
          <w:sz w:val="24"/>
          <w:szCs w:val="24"/>
        </w:rPr>
        <w:t xml:space="preserve"> and improvements in </w:t>
      </w:r>
      <w:r w:rsidR="00491920" w:rsidRPr="005F0781">
        <w:rPr>
          <w:rFonts w:cs="Calibri"/>
          <w:sz w:val="24"/>
          <w:szCs w:val="24"/>
        </w:rPr>
        <w:t>Recovery Planning</w:t>
      </w:r>
      <w:r w:rsidR="005F0781">
        <w:rPr>
          <w:rFonts w:cs="Calibri"/>
          <w:sz w:val="24"/>
          <w:szCs w:val="24"/>
        </w:rPr>
        <w:t xml:space="preserve"> that includes timelines f</w:t>
      </w:r>
      <w:r w:rsidR="00491920" w:rsidRPr="005F0781">
        <w:rPr>
          <w:rFonts w:cs="Calibri"/>
          <w:sz w:val="24"/>
          <w:szCs w:val="24"/>
        </w:rPr>
        <w:t xml:space="preserve">or </w:t>
      </w:r>
      <w:r w:rsidR="00F531E1" w:rsidRPr="005F0781">
        <w:rPr>
          <w:rFonts w:cs="Calibri"/>
          <w:sz w:val="24"/>
          <w:szCs w:val="24"/>
        </w:rPr>
        <w:t>recovery</w:t>
      </w:r>
      <w:r w:rsidR="00F531E1">
        <w:rPr>
          <w:rFonts w:cs="Calibri"/>
          <w:sz w:val="24"/>
          <w:szCs w:val="24"/>
        </w:rPr>
        <w:t>;</w:t>
      </w:r>
    </w:p>
    <w:p w14:paraId="762F7E80" w14:textId="2934B6CC" w:rsidR="00491920" w:rsidRDefault="005C0930" w:rsidP="005C0930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Revise </w:t>
      </w:r>
      <w:r w:rsidR="006E4E11" w:rsidRPr="005C0930">
        <w:rPr>
          <w:rFonts w:cs="Calibri"/>
          <w:sz w:val="24"/>
          <w:szCs w:val="24"/>
        </w:rPr>
        <w:t xml:space="preserve">the listing, delisting </w:t>
      </w:r>
      <w:r w:rsidR="001012AE">
        <w:rPr>
          <w:rFonts w:cs="Calibri"/>
          <w:sz w:val="24"/>
          <w:szCs w:val="24"/>
        </w:rPr>
        <w:t xml:space="preserve">(including changes to criteria), </w:t>
      </w:r>
      <w:r w:rsidR="006E4E11" w:rsidRPr="005C0930">
        <w:rPr>
          <w:rFonts w:cs="Calibri"/>
          <w:sz w:val="24"/>
          <w:szCs w:val="24"/>
        </w:rPr>
        <w:t>and p</w:t>
      </w:r>
      <w:r w:rsidR="00491920" w:rsidRPr="005C0930">
        <w:rPr>
          <w:rFonts w:cs="Calibri"/>
          <w:sz w:val="24"/>
          <w:szCs w:val="24"/>
        </w:rPr>
        <w:t>etitions</w:t>
      </w:r>
      <w:r w:rsidR="006E4E11" w:rsidRPr="005C0930">
        <w:rPr>
          <w:rFonts w:cs="Calibri"/>
          <w:sz w:val="24"/>
          <w:szCs w:val="24"/>
        </w:rPr>
        <w:t xml:space="preserve"> process, including</w:t>
      </w:r>
      <w:r w:rsidR="00B4244B">
        <w:rPr>
          <w:rFonts w:cs="Calibri"/>
          <w:sz w:val="24"/>
          <w:szCs w:val="24"/>
        </w:rPr>
        <w:t xml:space="preserve"> </w:t>
      </w:r>
      <w:r w:rsidR="006E4E11" w:rsidRPr="005C0930">
        <w:rPr>
          <w:rFonts w:cs="Calibri"/>
          <w:sz w:val="24"/>
          <w:szCs w:val="24"/>
        </w:rPr>
        <w:t>n</w:t>
      </w:r>
      <w:r w:rsidR="00491920" w:rsidRPr="005C0930">
        <w:rPr>
          <w:rFonts w:cs="Calibri"/>
          <w:sz w:val="24"/>
          <w:szCs w:val="24"/>
        </w:rPr>
        <w:t>otification to the states to provide for greater s</w:t>
      </w:r>
      <w:r w:rsidR="006E4E11" w:rsidRPr="00B4244B">
        <w:rPr>
          <w:rFonts w:cs="Calibri"/>
          <w:sz w:val="24"/>
          <w:szCs w:val="24"/>
        </w:rPr>
        <w:t>tate involvement in the process</w:t>
      </w:r>
      <w:r w:rsidR="00F57BC6">
        <w:rPr>
          <w:rFonts w:cs="Calibri"/>
          <w:sz w:val="24"/>
          <w:szCs w:val="24"/>
        </w:rPr>
        <w:t>; and</w:t>
      </w:r>
    </w:p>
    <w:p w14:paraId="5F85F517" w14:textId="04AB743B" w:rsidR="008F471C" w:rsidRPr="00B946F2" w:rsidRDefault="005C0930" w:rsidP="00B946F2">
      <w:pPr>
        <w:numPr>
          <w:ilvl w:val="1"/>
          <w:numId w:val="21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Ensure equal access to courts by parties asserting an economic or social interest and limit recovery of legal fees</w:t>
      </w:r>
      <w:r w:rsidR="00987A2C">
        <w:rPr>
          <w:rFonts w:cs="Calibri"/>
          <w:sz w:val="24"/>
          <w:szCs w:val="24"/>
        </w:rPr>
        <w:t>.</w:t>
      </w:r>
    </w:p>
    <w:p w14:paraId="00ACDA66" w14:textId="77777777" w:rsidR="006228C0" w:rsidRDefault="006228C0" w:rsidP="00AA4136">
      <w:pPr>
        <w:rPr>
          <w:rFonts w:eastAsia="Times New Roman" w:cs="Calibri"/>
          <w:sz w:val="24"/>
          <w:szCs w:val="24"/>
        </w:rPr>
      </w:pPr>
    </w:p>
    <w:p w14:paraId="02431A31" w14:textId="266288CB" w:rsidR="005E073C" w:rsidRDefault="00AA4136" w:rsidP="00AA4136">
      <w:pPr>
        <w:rPr>
          <w:rFonts w:eastAsia="Times New Roman" w:cs="Calibri"/>
          <w:sz w:val="24"/>
          <w:szCs w:val="24"/>
        </w:rPr>
      </w:pPr>
      <w:r w:rsidRPr="00AA4136">
        <w:rPr>
          <w:rFonts w:eastAsia="Times New Roman" w:cs="Calibri"/>
          <w:sz w:val="24"/>
          <w:szCs w:val="24"/>
        </w:rPr>
        <w:t>Origination Date:  1997</w:t>
      </w:r>
      <w:ins w:id="3" w:author="Author">
        <w:r w:rsidR="00AD3534">
          <w:rPr>
            <w:rFonts w:eastAsia="Times New Roman" w:cs="Calibri"/>
            <w:sz w:val="24"/>
            <w:szCs w:val="24"/>
          </w:rPr>
          <w:t>;</w:t>
        </w:r>
      </w:ins>
      <w:del w:id="4" w:author="Author">
        <w:r w:rsidR="00CF338C" w:rsidDel="00AD3534">
          <w:rPr>
            <w:rFonts w:eastAsia="Times New Roman" w:cs="Calibri"/>
            <w:sz w:val="24"/>
            <w:szCs w:val="24"/>
          </w:rPr>
          <w:delText>.</w:delText>
        </w:r>
      </w:del>
      <w:r w:rsidR="00423CA0">
        <w:rPr>
          <w:rFonts w:eastAsia="Times New Roman" w:cs="Calibri"/>
          <w:sz w:val="24"/>
          <w:szCs w:val="24"/>
        </w:rPr>
        <w:t xml:space="preserve"> </w:t>
      </w:r>
      <w:r w:rsidRPr="00AA4136">
        <w:rPr>
          <w:rFonts w:eastAsia="Times New Roman" w:cs="Calibri"/>
          <w:sz w:val="24"/>
          <w:szCs w:val="24"/>
        </w:rPr>
        <w:t>Revised</w:t>
      </w:r>
      <w:ins w:id="5" w:author="Author">
        <w:r w:rsidR="00AD3534">
          <w:rPr>
            <w:rFonts w:eastAsia="Times New Roman" w:cs="Calibri"/>
            <w:sz w:val="24"/>
            <w:szCs w:val="24"/>
          </w:rPr>
          <w:t xml:space="preserve"> in </w:t>
        </w:r>
      </w:ins>
      <w:del w:id="6" w:author="Author">
        <w:r w:rsidRPr="00AA4136" w:rsidDel="00AD3534">
          <w:rPr>
            <w:rFonts w:eastAsia="Times New Roman" w:cs="Calibri"/>
            <w:sz w:val="24"/>
            <w:szCs w:val="24"/>
          </w:rPr>
          <w:delText>: March</w:delText>
        </w:r>
      </w:del>
      <w:r w:rsidRPr="00AA4136">
        <w:rPr>
          <w:rFonts w:eastAsia="Times New Roman" w:cs="Calibri"/>
          <w:sz w:val="24"/>
          <w:szCs w:val="24"/>
        </w:rPr>
        <w:t xml:space="preserve"> 2005 – Proposed to Archive in 2008</w:t>
      </w:r>
      <w:r w:rsidR="00423CA0">
        <w:rPr>
          <w:rFonts w:eastAsia="Times New Roman" w:cs="Calibri"/>
          <w:sz w:val="24"/>
          <w:szCs w:val="24"/>
        </w:rPr>
        <w:t xml:space="preserve"> (Res. 32-08)</w:t>
      </w:r>
    </w:p>
    <w:p w14:paraId="5A397A59" w14:textId="781F809C" w:rsidR="00491920" w:rsidRPr="00AA4136" w:rsidRDefault="00423CA0" w:rsidP="00AA4136">
      <w:pPr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Rewritten for Active Status: 2014</w:t>
      </w:r>
      <w:r w:rsidR="00F15B5C">
        <w:rPr>
          <w:rFonts w:eastAsia="Times New Roman" w:cs="Calibri"/>
          <w:sz w:val="24"/>
          <w:szCs w:val="24"/>
        </w:rPr>
        <w:t xml:space="preserve">; Revised </w:t>
      </w:r>
      <w:r w:rsidR="00191EE2">
        <w:rPr>
          <w:rFonts w:eastAsia="Times New Roman" w:cs="Calibri"/>
          <w:sz w:val="24"/>
          <w:szCs w:val="24"/>
        </w:rPr>
        <w:t xml:space="preserve">in </w:t>
      </w:r>
      <w:r w:rsidR="00F15B5C">
        <w:rPr>
          <w:rFonts w:eastAsia="Times New Roman" w:cs="Calibri"/>
          <w:sz w:val="24"/>
          <w:szCs w:val="24"/>
        </w:rPr>
        <w:t>2015</w:t>
      </w:r>
      <w:r w:rsidR="008669F6">
        <w:rPr>
          <w:rFonts w:eastAsia="Times New Roman" w:cs="Calibri"/>
          <w:sz w:val="24"/>
          <w:szCs w:val="24"/>
        </w:rPr>
        <w:t xml:space="preserve">, </w:t>
      </w:r>
      <w:r w:rsidR="00191EE2">
        <w:rPr>
          <w:rFonts w:eastAsia="Times New Roman" w:cs="Calibri"/>
          <w:sz w:val="24"/>
          <w:szCs w:val="24"/>
        </w:rPr>
        <w:t>2016</w:t>
      </w:r>
      <w:r w:rsidR="00F35D40">
        <w:rPr>
          <w:rFonts w:eastAsia="Times New Roman" w:cs="Calibri"/>
          <w:sz w:val="24"/>
          <w:szCs w:val="24"/>
        </w:rPr>
        <w:t>, 2017</w:t>
      </w:r>
      <w:r w:rsidR="00EA52A5">
        <w:rPr>
          <w:rFonts w:eastAsia="Times New Roman" w:cs="Calibri"/>
          <w:sz w:val="24"/>
          <w:szCs w:val="24"/>
        </w:rPr>
        <w:t>,</w:t>
      </w:r>
      <w:r w:rsidR="00CE312C">
        <w:rPr>
          <w:rFonts w:eastAsia="Times New Roman" w:cs="Calibri"/>
          <w:sz w:val="24"/>
          <w:szCs w:val="24"/>
        </w:rPr>
        <w:t xml:space="preserve"> </w:t>
      </w:r>
      <w:r w:rsidR="008669F6">
        <w:rPr>
          <w:rFonts w:eastAsia="Times New Roman" w:cs="Calibri"/>
          <w:sz w:val="24"/>
          <w:szCs w:val="24"/>
        </w:rPr>
        <w:t>201</w:t>
      </w:r>
      <w:r w:rsidR="00F35D40">
        <w:rPr>
          <w:rFonts w:eastAsia="Times New Roman" w:cs="Calibri"/>
          <w:sz w:val="24"/>
          <w:szCs w:val="24"/>
        </w:rPr>
        <w:t>8</w:t>
      </w:r>
      <w:r w:rsidR="00CA335A">
        <w:rPr>
          <w:rFonts w:eastAsia="Times New Roman" w:cs="Calibri"/>
          <w:sz w:val="24"/>
          <w:szCs w:val="24"/>
        </w:rPr>
        <w:t xml:space="preserve">, </w:t>
      </w:r>
      <w:r w:rsidR="00EA52A5">
        <w:rPr>
          <w:rFonts w:eastAsia="Times New Roman" w:cs="Calibri"/>
          <w:sz w:val="24"/>
          <w:szCs w:val="24"/>
        </w:rPr>
        <w:t>2020</w:t>
      </w:r>
      <w:r w:rsidR="00CA335A">
        <w:rPr>
          <w:rFonts w:eastAsia="Times New Roman" w:cs="Calibri"/>
          <w:sz w:val="24"/>
          <w:szCs w:val="24"/>
        </w:rPr>
        <w:t>, 2021</w:t>
      </w:r>
      <w:r w:rsidR="001A6132">
        <w:rPr>
          <w:rFonts w:eastAsia="Times New Roman" w:cs="Calibri"/>
          <w:sz w:val="24"/>
          <w:szCs w:val="24"/>
        </w:rPr>
        <w:t>, and 2022</w:t>
      </w:r>
      <w:r w:rsidR="00191EE2">
        <w:rPr>
          <w:rFonts w:eastAsia="Times New Roman" w:cs="Calibri"/>
          <w:sz w:val="24"/>
          <w:szCs w:val="24"/>
        </w:rPr>
        <w:t>.</w:t>
      </w:r>
    </w:p>
    <w:sectPr w:rsidR="00491920" w:rsidRPr="00AA4136" w:rsidSect="009F392C">
      <w:footerReference w:type="even" r:id="rId7"/>
      <w:footerReference w:type="default" r:id="rId8"/>
      <w:pgSz w:w="12240" w:h="15840" w:code="1"/>
      <w:pgMar w:top="1166" w:right="1440" w:bottom="1008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712E" w14:textId="77777777" w:rsidR="00C90B09" w:rsidRDefault="00C90B09" w:rsidP="00AB3915">
      <w:r>
        <w:separator/>
      </w:r>
    </w:p>
  </w:endnote>
  <w:endnote w:type="continuationSeparator" w:id="0">
    <w:p w14:paraId="47FC08DC" w14:textId="77777777" w:rsidR="00C90B09" w:rsidRDefault="00C90B09" w:rsidP="00AB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615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65C906" w14:textId="77777777" w:rsidR="008F471C" w:rsidRDefault="008F47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DDAAA5" w14:textId="77777777" w:rsidR="008F471C" w:rsidRDefault="008F4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5549" w14:textId="5330DF3C" w:rsidR="008F471C" w:rsidRDefault="008F471C" w:rsidP="00E72CA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F9EB552" w14:textId="77777777" w:rsidR="008F471C" w:rsidRPr="00F35D40" w:rsidRDefault="008F471C" w:rsidP="00F35D4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CF67D" w14:textId="77777777" w:rsidR="00C90B09" w:rsidRDefault="00C90B09" w:rsidP="00AB3915">
      <w:r>
        <w:separator/>
      </w:r>
    </w:p>
  </w:footnote>
  <w:footnote w:type="continuationSeparator" w:id="0">
    <w:p w14:paraId="597D9E2A" w14:textId="77777777" w:rsidR="00C90B09" w:rsidRDefault="00C90B09" w:rsidP="00AB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E9A9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267EE"/>
    <w:multiLevelType w:val="multilevel"/>
    <w:tmpl w:val="C78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2652A"/>
    <w:multiLevelType w:val="hybridMultilevel"/>
    <w:tmpl w:val="B9FA5B88"/>
    <w:lvl w:ilvl="0" w:tplc="D582635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E11B5"/>
    <w:multiLevelType w:val="hybridMultilevel"/>
    <w:tmpl w:val="1F94B10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14D7A"/>
    <w:multiLevelType w:val="hybridMultilevel"/>
    <w:tmpl w:val="0862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850BD"/>
    <w:multiLevelType w:val="hybridMultilevel"/>
    <w:tmpl w:val="4680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90FE4"/>
    <w:multiLevelType w:val="hybridMultilevel"/>
    <w:tmpl w:val="384A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F3B94"/>
    <w:multiLevelType w:val="hybridMultilevel"/>
    <w:tmpl w:val="68DE7E80"/>
    <w:lvl w:ilvl="0" w:tplc="0000000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B244A"/>
    <w:multiLevelType w:val="hybridMultilevel"/>
    <w:tmpl w:val="E05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F085A"/>
    <w:multiLevelType w:val="hybridMultilevel"/>
    <w:tmpl w:val="290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680836">
    <w:abstractNumId w:val="15"/>
  </w:num>
  <w:num w:numId="2" w16cid:durableId="68308907">
    <w:abstractNumId w:val="2"/>
  </w:num>
  <w:num w:numId="3" w16cid:durableId="1619798372">
    <w:abstractNumId w:val="14"/>
  </w:num>
  <w:num w:numId="4" w16cid:durableId="950474782">
    <w:abstractNumId w:val="18"/>
  </w:num>
  <w:num w:numId="5" w16cid:durableId="1589390654">
    <w:abstractNumId w:val="5"/>
  </w:num>
  <w:num w:numId="6" w16cid:durableId="1534921667">
    <w:abstractNumId w:val="13"/>
  </w:num>
  <w:num w:numId="7" w16cid:durableId="980965426">
    <w:abstractNumId w:val="3"/>
  </w:num>
  <w:num w:numId="8" w16cid:durableId="409933810">
    <w:abstractNumId w:val="23"/>
  </w:num>
  <w:num w:numId="9" w16cid:durableId="1133215534">
    <w:abstractNumId w:val="8"/>
  </w:num>
  <w:num w:numId="10" w16cid:durableId="2039157669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1265936">
    <w:abstractNumId w:val="9"/>
  </w:num>
  <w:num w:numId="12" w16cid:durableId="1838770059">
    <w:abstractNumId w:val="21"/>
  </w:num>
  <w:num w:numId="13" w16cid:durableId="1946843512">
    <w:abstractNumId w:val="7"/>
  </w:num>
  <w:num w:numId="14" w16cid:durableId="949970498">
    <w:abstractNumId w:val="24"/>
  </w:num>
  <w:num w:numId="15" w16cid:durableId="1288271257">
    <w:abstractNumId w:val="12"/>
  </w:num>
  <w:num w:numId="16" w16cid:durableId="1257785437">
    <w:abstractNumId w:val="10"/>
  </w:num>
  <w:num w:numId="17" w16cid:durableId="1837263843">
    <w:abstractNumId w:val="0"/>
  </w:num>
  <w:num w:numId="18" w16cid:durableId="1081372249">
    <w:abstractNumId w:val="11"/>
  </w:num>
  <w:num w:numId="19" w16cid:durableId="1069694955">
    <w:abstractNumId w:val="20"/>
  </w:num>
  <w:num w:numId="20" w16cid:durableId="1802186992">
    <w:abstractNumId w:val="16"/>
  </w:num>
  <w:num w:numId="21" w16cid:durableId="425225497">
    <w:abstractNumId w:val="17"/>
  </w:num>
  <w:num w:numId="22" w16cid:durableId="327095891">
    <w:abstractNumId w:val="6"/>
  </w:num>
  <w:num w:numId="23" w16cid:durableId="1686784961">
    <w:abstractNumId w:val="19"/>
  </w:num>
  <w:num w:numId="24" w16cid:durableId="218901512">
    <w:abstractNumId w:val="4"/>
  </w:num>
  <w:num w:numId="25" w16cid:durableId="1798065714">
    <w:abstractNumId w:val="1"/>
  </w:num>
  <w:num w:numId="26" w16cid:durableId="1038166776">
    <w:abstractNumId w:val="1"/>
  </w:num>
  <w:num w:numId="27" w16cid:durableId="156582211">
    <w:abstractNumId w:val="1"/>
  </w:num>
  <w:num w:numId="28" w16cid:durableId="334304500">
    <w:abstractNumId w:val="1"/>
  </w:num>
  <w:num w:numId="29" w16cid:durableId="1971738228">
    <w:abstractNumId w:val="1"/>
  </w:num>
  <w:num w:numId="30" w16cid:durableId="1422411539">
    <w:abstractNumId w:val="1"/>
  </w:num>
  <w:num w:numId="31" w16cid:durableId="1787963630">
    <w:abstractNumId w:val="1"/>
  </w:num>
  <w:num w:numId="32" w16cid:durableId="112334791">
    <w:abstractNumId w:val="1"/>
  </w:num>
  <w:num w:numId="33" w16cid:durableId="553468425">
    <w:abstractNumId w:val="1"/>
  </w:num>
  <w:num w:numId="34" w16cid:durableId="1364938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270F"/>
    <w:rsid w:val="000471B0"/>
    <w:rsid w:val="00084059"/>
    <w:rsid w:val="000952CD"/>
    <w:rsid w:val="00097875"/>
    <w:rsid w:val="000B02DB"/>
    <w:rsid w:val="000B3BF3"/>
    <w:rsid w:val="000D6052"/>
    <w:rsid w:val="000E004A"/>
    <w:rsid w:val="000E0267"/>
    <w:rsid w:val="000E18F4"/>
    <w:rsid w:val="000F530A"/>
    <w:rsid w:val="001012AE"/>
    <w:rsid w:val="00114BF5"/>
    <w:rsid w:val="00127AFE"/>
    <w:rsid w:val="001300EF"/>
    <w:rsid w:val="00130FBD"/>
    <w:rsid w:val="00157BAE"/>
    <w:rsid w:val="00165EB0"/>
    <w:rsid w:val="00170B7A"/>
    <w:rsid w:val="001770D1"/>
    <w:rsid w:val="00185D6B"/>
    <w:rsid w:val="001873E6"/>
    <w:rsid w:val="00191EE2"/>
    <w:rsid w:val="00194346"/>
    <w:rsid w:val="001A6132"/>
    <w:rsid w:val="001D2C24"/>
    <w:rsid w:val="001E1A49"/>
    <w:rsid w:val="00216DBF"/>
    <w:rsid w:val="002563F2"/>
    <w:rsid w:val="00261067"/>
    <w:rsid w:val="00264B81"/>
    <w:rsid w:val="00267F34"/>
    <w:rsid w:val="002734DB"/>
    <w:rsid w:val="002946F6"/>
    <w:rsid w:val="002A1283"/>
    <w:rsid w:val="002B3132"/>
    <w:rsid w:val="002D0B89"/>
    <w:rsid w:val="002E71EF"/>
    <w:rsid w:val="002F7096"/>
    <w:rsid w:val="00311FAE"/>
    <w:rsid w:val="00317DE1"/>
    <w:rsid w:val="0033352B"/>
    <w:rsid w:val="0034665B"/>
    <w:rsid w:val="00360916"/>
    <w:rsid w:val="00362FC2"/>
    <w:rsid w:val="00370400"/>
    <w:rsid w:val="00376D98"/>
    <w:rsid w:val="00381F24"/>
    <w:rsid w:val="003875F4"/>
    <w:rsid w:val="00391C85"/>
    <w:rsid w:val="00393A14"/>
    <w:rsid w:val="003A3122"/>
    <w:rsid w:val="003A36E2"/>
    <w:rsid w:val="003A3F1C"/>
    <w:rsid w:val="003D589E"/>
    <w:rsid w:val="003E04E2"/>
    <w:rsid w:val="003E4268"/>
    <w:rsid w:val="0040338A"/>
    <w:rsid w:val="00423CA0"/>
    <w:rsid w:val="004405B7"/>
    <w:rsid w:val="0044573C"/>
    <w:rsid w:val="00447FF3"/>
    <w:rsid w:val="0047082D"/>
    <w:rsid w:val="00471865"/>
    <w:rsid w:val="00477A71"/>
    <w:rsid w:val="00480C03"/>
    <w:rsid w:val="004860AF"/>
    <w:rsid w:val="00491920"/>
    <w:rsid w:val="00496372"/>
    <w:rsid w:val="004A7A34"/>
    <w:rsid w:val="004D7A78"/>
    <w:rsid w:val="004E200F"/>
    <w:rsid w:val="005252D2"/>
    <w:rsid w:val="005551E2"/>
    <w:rsid w:val="005576AE"/>
    <w:rsid w:val="00577195"/>
    <w:rsid w:val="00577A4A"/>
    <w:rsid w:val="005808F4"/>
    <w:rsid w:val="005B5F10"/>
    <w:rsid w:val="005C0930"/>
    <w:rsid w:val="005C49BF"/>
    <w:rsid w:val="005C6276"/>
    <w:rsid w:val="005D0D32"/>
    <w:rsid w:val="005D35F8"/>
    <w:rsid w:val="005D58CC"/>
    <w:rsid w:val="005E073C"/>
    <w:rsid w:val="005E3990"/>
    <w:rsid w:val="005F0781"/>
    <w:rsid w:val="005F3C4B"/>
    <w:rsid w:val="006228C0"/>
    <w:rsid w:val="006366CB"/>
    <w:rsid w:val="0064045E"/>
    <w:rsid w:val="00673BD3"/>
    <w:rsid w:val="0069090B"/>
    <w:rsid w:val="00696D10"/>
    <w:rsid w:val="006A0113"/>
    <w:rsid w:val="006A12A3"/>
    <w:rsid w:val="006A60A0"/>
    <w:rsid w:val="006A62F6"/>
    <w:rsid w:val="006B12BE"/>
    <w:rsid w:val="006B1E2E"/>
    <w:rsid w:val="006B4464"/>
    <w:rsid w:val="006C17E8"/>
    <w:rsid w:val="006D58EC"/>
    <w:rsid w:val="006E4E11"/>
    <w:rsid w:val="00716F09"/>
    <w:rsid w:val="00733722"/>
    <w:rsid w:val="007409D7"/>
    <w:rsid w:val="00741B67"/>
    <w:rsid w:val="00743A25"/>
    <w:rsid w:val="00743CFA"/>
    <w:rsid w:val="00760B9A"/>
    <w:rsid w:val="00763F93"/>
    <w:rsid w:val="0079711C"/>
    <w:rsid w:val="007B082A"/>
    <w:rsid w:val="007D585D"/>
    <w:rsid w:val="007E2DD3"/>
    <w:rsid w:val="007E3B44"/>
    <w:rsid w:val="00822176"/>
    <w:rsid w:val="0082477C"/>
    <w:rsid w:val="008343E8"/>
    <w:rsid w:val="00853DD1"/>
    <w:rsid w:val="008668F4"/>
    <w:rsid w:val="008669F6"/>
    <w:rsid w:val="00882CB0"/>
    <w:rsid w:val="008847D2"/>
    <w:rsid w:val="008A5E70"/>
    <w:rsid w:val="008C2F92"/>
    <w:rsid w:val="008C4840"/>
    <w:rsid w:val="008D3721"/>
    <w:rsid w:val="008F471C"/>
    <w:rsid w:val="008F4AA4"/>
    <w:rsid w:val="008F6EB3"/>
    <w:rsid w:val="00905FA2"/>
    <w:rsid w:val="0091358D"/>
    <w:rsid w:val="0091490A"/>
    <w:rsid w:val="00916FD0"/>
    <w:rsid w:val="00917D31"/>
    <w:rsid w:val="00920DC6"/>
    <w:rsid w:val="009432EA"/>
    <w:rsid w:val="009510B2"/>
    <w:rsid w:val="009538F9"/>
    <w:rsid w:val="009577AD"/>
    <w:rsid w:val="00960F59"/>
    <w:rsid w:val="00964E34"/>
    <w:rsid w:val="00972725"/>
    <w:rsid w:val="00987309"/>
    <w:rsid w:val="00987A2C"/>
    <w:rsid w:val="00990820"/>
    <w:rsid w:val="00992964"/>
    <w:rsid w:val="0099571C"/>
    <w:rsid w:val="009A624B"/>
    <w:rsid w:val="009B05FD"/>
    <w:rsid w:val="009C69E5"/>
    <w:rsid w:val="009F392C"/>
    <w:rsid w:val="009F5F99"/>
    <w:rsid w:val="00A01821"/>
    <w:rsid w:val="00A02131"/>
    <w:rsid w:val="00A02363"/>
    <w:rsid w:val="00A07663"/>
    <w:rsid w:val="00A10212"/>
    <w:rsid w:val="00A123A7"/>
    <w:rsid w:val="00A31673"/>
    <w:rsid w:val="00A50B0B"/>
    <w:rsid w:val="00A568BA"/>
    <w:rsid w:val="00A737CF"/>
    <w:rsid w:val="00A969DD"/>
    <w:rsid w:val="00AA4136"/>
    <w:rsid w:val="00AA68F4"/>
    <w:rsid w:val="00AB38C4"/>
    <w:rsid w:val="00AB3915"/>
    <w:rsid w:val="00AD3534"/>
    <w:rsid w:val="00AD4838"/>
    <w:rsid w:val="00AE5FDF"/>
    <w:rsid w:val="00AF520E"/>
    <w:rsid w:val="00B4244B"/>
    <w:rsid w:val="00B44471"/>
    <w:rsid w:val="00B470B6"/>
    <w:rsid w:val="00B67E9E"/>
    <w:rsid w:val="00B83F6B"/>
    <w:rsid w:val="00B93E36"/>
    <w:rsid w:val="00B946F2"/>
    <w:rsid w:val="00B96562"/>
    <w:rsid w:val="00BA2761"/>
    <w:rsid w:val="00BB1CC2"/>
    <w:rsid w:val="00BD3486"/>
    <w:rsid w:val="00C026DB"/>
    <w:rsid w:val="00C02B6F"/>
    <w:rsid w:val="00C211D4"/>
    <w:rsid w:val="00C25673"/>
    <w:rsid w:val="00C25F95"/>
    <w:rsid w:val="00C25F9E"/>
    <w:rsid w:val="00C31B53"/>
    <w:rsid w:val="00C348BF"/>
    <w:rsid w:val="00C35FF2"/>
    <w:rsid w:val="00C44BBB"/>
    <w:rsid w:val="00C467F8"/>
    <w:rsid w:val="00C47D3D"/>
    <w:rsid w:val="00C513BD"/>
    <w:rsid w:val="00C60B6B"/>
    <w:rsid w:val="00C624B4"/>
    <w:rsid w:val="00C66543"/>
    <w:rsid w:val="00C71D36"/>
    <w:rsid w:val="00C84030"/>
    <w:rsid w:val="00C86D98"/>
    <w:rsid w:val="00C90A9C"/>
    <w:rsid w:val="00C90B09"/>
    <w:rsid w:val="00C93AEC"/>
    <w:rsid w:val="00CA335A"/>
    <w:rsid w:val="00CB5213"/>
    <w:rsid w:val="00CC3DD7"/>
    <w:rsid w:val="00CD1273"/>
    <w:rsid w:val="00CE312C"/>
    <w:rsid w:val="00CE55DB"/>
    <w:rsid w:val="00CF338C"/>
    <w:rsid w:val="00CF5503"/>
    <w:rsid w:val="00D05436"/>
    <w:rsid w:val="00D10F69"/>
    <w:rsid w:val="00D14D5B"/>
    <w:rsid w:val="00D27E6E"/>
    <w:rsid w:val="00D3142B"/>
    <w:rsid w:val="00D378E8"/>
    <w:rsid w:val="00D44054"/>
    <w:rsid w:val="00D44517"/>
    <w:rsid w:val="00D56B57"/>
    <w:rsid w:val="00D57813"/>
    <w:rsid w:val="00D63F9A"/>
    <w:rsid w:val="00D700B7"/>
    <w:rsid w:val="00D7090F"/>
    <w:rsid w:val="00D80636"/>
    <w:rsid w:val="00D83A0E"/>
    <w:rsid w:val="00DA7824"/>
    <w:rsid w:val="00DB6200"/>
    <w:rsid w:val="00DC77E5"/>
    <w:rsid w:val="00DD662E"/>
    <w:rsid w:val="00DE380C"/>
    <w:rsid w:val="00DE423E"/>
    <w:rsid w:val="00DE4AFD"/>
    <w:rsid w:val="00E0447F"/>
    <w:rsid w:val="00E11722"/>
    <w:rsid w:val="00E143D1"/>
    <w:rsid w:val="00E353EC"/>
    <w:rsid w:val="00E56770"/>
    <w:rsid w:val="00E6707A"/>
    <w:rsid w:val="00E72CA1"/>
    <w:rsid w:val="00EA52A5"/>
    <w:rsid w:val="00EA69ED"/>
    <w:rsid w:val="00EB645D"/>
    <w:rsid w:val="00EC3C0D"/>
    <w:rsid w:val="00EC6E4C"/>
    <w:rsid w:val="00EE737B"/>
    <w:rsid w:val="00EE7F2C"/>
    <w:rsid w:val="00F131A1"/>
    <w:rsid w:val="00F15B5C"/>
    <w:rsid w:val="00F32F88"/>
    <w:rsid w:val="00F35D40"/>
    <w:rsid w:val="00F52EFB"/>
    <w:rsid w:val="00F531E1"/>
    <w:rsid w:val="00F563C0"/>
    <w:rsid w:val="00F57BC6"/>
    <w:rsid w:val="00F8494F"/>
    <w:rsid w:val="00F96540"/>
    <w:rsid w:val="00FA1A19"/>
    <w:rsid w:val="00FA6AE0"/>
    <w:rsid w:val="00FB35D9"/>
    <w:rsid w:val="00FB5177"/>
    <w:rsid w:val="00FB6093"/>
    <w:rsid w:val="00FC3A9B"/>
    <w:rsid w:val="00FD7F28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268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D63F9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C4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84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84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4840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CF338C"/>
  </w:style>
  <w:style w:type="character" w:customStyle="1" w:styleId="apple-converted-space">
    <w:name w:val="apple-converted-space"/>
    <w:basedOn w:val="DefaultParagraphFont"/>
    <w:rsid w:val="00491920"/>
  </w:style>
  <w:style w:type="paragraph" w:styleId="Revision">
    <w:name w:val="Revision"/>
    <w:hidden/>
    <w:uiPriority w:val="71"/>
    <w:rsid w:val="00E670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0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25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2023-01-18T22:02:00Z</dcterms:created>
  <dcterms:modified xsi:type="dcterms:W3CDTF">2023-01-18T22:02:00Z</dcterms:modified>
</cp:coreProperties>
</file>